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8B82C" w14:textId="0524AC5F" w:rsidR="009F4CD6" w:rsidRPr="00DF0CB6" w:rsidRDefault="009F4CD6" w:rsidP="009F4CD6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0CB6">
        <w:rPr>
          <w:rFonts w:ascii="Arial" w:eastAsia="Calibri" w:hAnsi="Arial" w:cs="Arial"/>
          <w:bCs/>
          <w:sz w:val="20"/>
          <w:szCs w:val="20"/>
          <w:lang w:eastAsia="en-US"/>
        </w:rPr>
        <w:t xml:space="preserve">Veřejná zakázka </w:t>
      </w:r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Nemocnice Havlíčkův </w:t>
      </w:r>
      <w:proofErr w:type="gramStart"/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>Brod - vybavení</w:t>
      </w:r>
      <w:proofErr w:type="gramEnd"/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rehabilitace</w:t>
      </w:r>
      <w:r w:rsidR="0042461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II</w:t>
      </w:r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</w:p>
    <w:p w14:paraId="111E3B37" w14:textId="4D2D1B4A" w:rsidR="009F4CD6" w:rsidRPr="00DF0CB6" w:rsidRDefault="009F4CD6" w:rsidP="009F4CD6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Část 1 - </w:t>
      </w:r>
      <w:r w:rsidR="004D59A9" w:rsidRPr="004D59A9">
        <w:rPr>
          <w:rFonts w:ascii="Arial" w:eastAsia="Calibri" w:hAnsi="Arial" w:cs="Arial"/>
          <w:b/>
          <w:bCs/>
          <w:sz w:val="20"/>
          <w:szCs w:val="20"/>
          <w:lang w:eastAsia="en-US"/>
        </w:rPr>
        <w:t>Stimulační a rehabilitační vybavení</w:t>
      </w:r>
    </w:p>
    <w:p w14:paraId="4FD26E8B" w14:textId="77777777" w:rsidR="009E37CD" w:rsidRPr="00DF0CB6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56E7A1DD" w14:textId="69C565CA" w:rsidR="009E37CD" w:rsidRPr="00DF0CB6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 w:rsidRPr="00DF0CB6">
        <w:rPr>
          <w:rFonts w:ascii="Arial" w:hAnsi="Arial" w:cs="Arial"/>
          <w:sz w:val="20"/>
          <w:szCs w:val="20"/>
        </w:rPr>
        <w:t>Příloha č.</w:t>
      </w:r>
      <w:r w:rsidR="00320270">
        <w:rPr>
          <w:rFonts w:ascii="Arial" w:hAnsi="Arial" w:cs="Arial"/>
          <w:sz w:val="20"/>
          <w:szCs w:val="20"/>
        </w:rPr>
        <w:t xml:space="preserve"> </w:t>
      </w:r>
      <w:r w:rsidR="001225AF" w:rsidRPr="00DF0CB6">
        <w:rPr>
          <w:rFonts w:ascii="Arial" w:hAnsi="Arial" w:cs="Arial"/>
          <w:sz w:val="20"/>
          <w:szCs w:val="20"/>
        </w:rPr>
        <w:t>3</w:t>
      </w:r>
      <w:r w:rsidR="009F4CD6" w:rsidRPr="00DF0CB6">
        <w:rPr>
          <w:rFonts w:ascii="Arial" w:hAnsi="Arial" w:cs="Arial"/>
          <w:sz w:val="20"/>
          <w:szCs w:val="20"/>
        </w:rPr>
        <w:t xml:space="preserve"> </w:t>
      </w:r>
      <w:r w:rsidR="005C5519" w:rsidRPr="00DF0CB6">
        <w:rPr>
          <w:rFonts w:ascii="Arial" w:hAnsi="Arial" w:cs="Arial"/>
          <w:sz w:val="20"/>
          <w:szCs w:val="20"/>
        </w:rPr>
        <w:t>Zadávací dokumentace</w:t>
      </w:r>
      <w:r w:rsidRPr="00DF0CB6">
        <w:rPr>
          <w:rFonts w:ascii="Arial" w:eastAsia="Arial" w:hAnsi="Arial" w:cs="Arial"/>
          <w:sz w:val="20"/>
          <w:szCs w:val="20"/>
        </w:rPr>
        <w:t xml:space="preserve"> </w:t>
      </w:r>
      <w:r w:rsidRPr="00DF0CB6">
        <w:rPr>
          <w:rFonts w:ascii="Arial" w:hAnsi="Arial" w:cs="Arial"/>
          <w:sz w:val="20"/>
          <w:szCs w:val="20"/>
        </w:rPr>
        <w:t xml:space="preserve">– </w:t>
      </w:r>
      <w:r w:rsidRPr="00DF0CB6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DF0CB6">
        <w:rPr>
          <w:rFonts w:ascii="Arial" w:hAnsi="Arial" w:cs="Arial"/>
          <w:b/>
          <w:sz w:val="20"/>
          <w:szCs w:val="20"/>
        </w:rPr>
        <w:t xml:space="preserve">o </w:t>
      </w:r>
      <w:r w:rsidRPr="00DF0CB6">
        <w:rPr>
          <w:rFonts w:ascii="Arial" w:hAnsi="Arial" w:cs="Arial"/>
          <w:b/>
          <w:sz w:val="20"/>
          <w:szCs w:val="20"/>
        </w:rPr>
        <w:t>splnění kvalifikace</w:t>
      </w:r>
    </w:p>
    <w:p w14:paraId="0F396D2F" w14:textId="77777777" w:rsidR="006733E8" w:rsidRDefault="006733E8" w:rsidP="006733E8">
      <w:pPr>
        <w:pStyle w:val="Zhlav"/>
      </w:pPr>
    </w:p>
    <w:p w14:paraId="291E6C02" w14:textId="77777777" w:rsidR="009E37CD" w:rsidRDefault="009E37CD" w:rsidP="006733E8">
      <w:pPr>
        <w:pStyle w:val="Zhlav"/>
      </w:pPr>
    </w:p>
    <w:p w14:paraId="0F224A98" w14:textId="77777777"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1944FBC" w14:textId="77777777"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21C3A0B6" w14:textId="0F75E7C9" w:rsidR="009F4CD6" w:rsidRPr="009F4CD6" w:rsidRDefault="009F4CD6" w:rsidP="009F4CD6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9F4CD6">
        <w:rPr>
          <w:rFonts w:ascii="Arial" w:hAnsi="Arial" w:cs="Arial"/>
          <w:b/>
          <w:bCs/>
          <w:sz w:val="22"/>
        </w:rPr>
        <w:t xml:space="preserve">Nemocnice Havlíčkův </w:t>
      </w:r>
      <w:proofErr w:type="gramStart"/>
      <w:r w:rsidRPr="009F4CD6">
        <w:rPr>
          <w:rFonts w:ascii="Arial" w:hAnsi="Arial" w:cs="Arial"/>
          <w:b/>
          <w:bCs/>
          <w:sz w:val="22"/>
        </w:rPr>
        <w:t>Brod - vybavení</w:t>
      </w:r>
      <w:proofErr w:type="gramEnd"/>
      <w:r w:rsidRPr="009F4CD6">
        <w:rPr>
          <w:rFonts w:ascii="Arial" w:hAnsi="Arial" w:cs="Arial"/>
          <w:b/>
          <w:bCs/>
          <w:sz w:val="22"/>
        </w:rPr>
        <w:t xml:space="preserve"> rehabilitace </w:t>
      </w:r>
      <w:r w:rsidR="00A156F0">
        <w:rPr>
          <w:rFonts w:ascii="Arial" w:hAnsi="Arial" w:cs="Arial"/>
          <w:b/>
          <w:bCs/>
          <w:sz w:val="22"/>
        </w:rPr>
        <w:t>II</w:t>
      </w:r>
    </w:p>
    <w:p w14:paraId="68F92F8B" w14:textId="336A8847" w:rsidR="009F4CD6" w:rsidRDefault="009F4CD6" w:rsidP="00561399">
      <w:pPr>
        <w:spacing w:line="276" w:lineRule="auto"/>
        <w:jc w:val="center"/>
        <w:rPr>
          <w:rFonts w:ascii="Arial" w:hAnsi="Arial" w:cs="Arial"/>
          <w:sz w:val="22"/>
        </w:rPr>
      </w:pPr>
      <w:r w:rsidRPr="009F4CD6">
        <w:rPr>
          <w:rFonts w:ascii="Arial" w:hAnsi="Arial" w:cs="Arial"/>
          <w:b/>
          <w:sz w:val="22"/>
          <w:szCs w:val="20"/>
        </w:rPr>
        <w:t xml:space="preserve">Část 1 - </w:t>
      </w:r>
      <w:r w:rsidR="004D59A9" w:rsidRPr="004D59A9">
        <w:rPr>
          <w:rFonts w:ascii="Arial" w:hAnsi="Arial" w:cs="Arial"/>
          <w:b/>
          <w:sz w:val="22"/>
          <w:szCs w:val="20"/>
        </w:rPr>
        <w:t>Stimulační a rehabilitační vybavení</w:t>
      </w:r>
    </w:p>
    <w:p w14:paraId="3AA1E800" w14:textId="77777777"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704E0F2E" w14:textId="277EE3A1"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754AC4CC" w14:textId="76709798" w:rsidR="00320270" w:rsidRPr="00320270" w:rsidRDefault="00320270" w:rsidP="00320270">
      <w:pPr>
        <w:pStyle w:val="Textpsmene"/>
        <w:numPr>
          <w:ilvl w:val="0"/>
          <w:numId w:val="0"/>
        </w:numPr>
        <w:ind w:left="425" w:hanging="425"/>
        <w:jc w:val="center"/>
        <w:rPr>
          <w:rFonts w:ascii="Arial" w:eastAsia="MS Mincho" w:hAnsi="Arial" w:cs="Arial"/>
          <w:b/>
          <w:sz w:val="22"/>
          <w:szCs w:val="22"/>
        </w:rPr>
      </w:pPr>
      <w:r w:rsidRPr="00320270">
        <w:rPr>
          <w:rFonts w:ascii="Arial" w:eastAsia="MS Mincho" w:hAnsi="Arial" w:cs="Arial"/>
          <w:b/>
          <w:sz w:val="22"/>
          <w:szCs w:val="22"/>
        </w:rPr>
        <w:t xml:space="preserve">(dále jen </w:t>
      </w:r>
      <w:proofErr w:type="gramStart"/>
      <w:r w:rsidRPr="00320270">
        <w:rPr>
          <w:rFonts w:ascii="Arial" w:eastAsia="MS Mincho" w:hAnsi="Arial" w:cs="Arial"/>
          <w:b/>
          <w:sz w:val="22"/>
          <w:szCs w:val="22"/>
        </w:rPr>
        <w:t>„</w:t>
      </w:r>
      <w:r w:rsidR="00FD3BC3">
        <w:rPr>
          <w:rFonts w:ascii="Arial" w:eastAsia="MS Mincho" w:hAnsi="Arial" w:cs="Arial"/>
          <w:b/>
          <w:sz w:val="22"/>
          <w:szCs w:val="22"/>
        </w:rPr>
        <w:t xml:space="preserve"> čestné</w:t>
      </w:r>
      <w:proofErr w:type="gramEnd"/>
      <w:r w:rsidR="00FD3BC3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320270">
        <w:rPr>
          <w:rFonts w:ascii="Arial" w:eastAsia="MS Mincho" w:hAnsi="Arial" w:cs="Arial"/>
          <w:b/>
          <w:sz w:val="22"/>
          <w:szCs w:val="22"/>
        </w:rPr>
        <w:t>prohlášení“)</w:t>
      </w:r>
    </w:p>
    <w:p w14:paraId="6214DAF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521BA41" w14:textId="2F6B7D5E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09F33F1C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</w:t>
      </w:r>
      <w:r w:rsidRPr="00320270">
        <w:rPr>
          <w:rFonts w:ascii="Arial" w:hAnsi="Arial" w:cs="Arial"/>
          <w:b/>
          <w:sz w:val="22"/>
          <w:szCs w:val="22"/>
        </w:rPr>
        <w:t>zákon</w:t>
      </w:r>
      <w:r w:rsidRPr="00946ACE">
        <w:rPr>
          <w:rFonts w:ascii="Arial" w:hAnsi="Arial" w:cs="Arial"/>
          <w:sz w:val="22"/>
          <w:szCs w:val="22"/>
        </w:rPr>
        <w:t>“),</w:t>
      </w:r>
    </w:p>
    <w:p w14:paraId="53C8D370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A64475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4123577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5999F40A" w14:textId="2C1B66F9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320270">
        <w:rPr>
          <w:rFonts w:ascii="Arial" w:hAnsi="Arial" w:cs="Arial"/>
          <w:b/>
          <w:sz w:val="22"/>
          <w:szCs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02340D5C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1F14137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F5F96B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538F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06C00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00DE9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69680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C9C95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43CCEF0" w14:textId="77777777" w:rsidR="00F358B2" w:rsidRPr="00F358B2" w:rsidRDefault="007F7A0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BDBB4F6" w14:textId="49B54548" w:rsidR="007A1775" w:rsidRPr="004227AA" w:rsidRDefault="007F7A05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16BA313D" w14:textId="5273946E" w:rsidR="00803E58" w:rsidRPr="00803E58" w:rsidRDefault="00803E58" w:rsidP="00803E58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803E58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803E58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</w:t>
      </w:r>
      <w:proofErr w:type="gramStart"/>
      <w:r w:rsidRPr="00803E58">
        <w:rPr>
          <w:rFonts w:ascii="Arial" w:eastAsia="Calibri" w:hAnsi="Arial" w:cs="Arial"/>
          <w:b/>
          <w:bCs/>
          <w:sz w:val="18"/>
          <w:szCs w:val="22"/>
          <w:lang w:eastAsia="en-US"/>
        </w:rPr>
        <w:t>Brod - vybavení</w:t>
      </w:r>
      <w:proofErr w:type="gramEnd"/>
      <w:r w:rsidRPr="00803E58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 rehabilitace </w:t>
      </w:r>
      <w:r w:rsidR="004D59A9">
        <w:rPr>
          <w:rFonts w:ascii="Arial" w:eastAsia="Calibri" w:hAnsi="Arial" w:cs="Arial"/>
          <w:b/>
          <w:bCs/>
          <w:sz w:val="18"/>
          <w:szCs w:val="22"/>
          <w:lang w:eastAsia="en-US"/>
        </w:rPr>
        <w:t>II</w:t>
      </w:r>
    </w:p>
    <w:p w14:paraId="7FFFABE6" w14:textId="67F25177" w:rsidR="00803E58" w:rsidRPr="00803E58" w:rsidRDefault="00803E58" w:rsidP="00803E58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803E58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Část 1 - </w:t>
      </w:r>
      <w:r w:rsidR="004D59A9" w:rsidRPr="004D59A9">
        <w:rPr>
          <w:rFonts w:ascii="Arial" w:eastAsia="Calibri" w:hAnsi="Arial" w:cs="Arial"/>
          <w:b/>
          <w:bCs/>
          <w:sz w:val="18"/>
          <w:szCs w:val="22"/>
          <w:lang w:eastAsia="en-US"/>
        </w:rPr>
        <w:t>Stimulační a rehabilitační vybavení</w:t>
      </w:r>
    </w:p>
    <w:p w14:paraId="0E72A658" w14:textId="77777777"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14:paraId="5F644752" w14:textId="23F8EC27"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3202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25110E53" w14:textId="77777777"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1A5F5175" w14:textId="77777777"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5C4BE09" w14:textId="77777777" w:rsidR="003055BB" w:rsidRDefault="003055BB" w:rsidP="003055BB">
      <w:pPr>
        <w:pStyle w:val="Zkladntext"/>
        <w:rPr>
          <w:rFonts w:cs="Arial"/>
        </w:rPr>
      </w:pPr>
    </w:p>
    <w:p w14:paraId="77BB3283" w14:textId="77777777"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14:paraId="638DC439" w14:textId="77777777" w:rsidR="00183F5F" w:rsidRDefault="00183F5F" w:rsidP="003055BB">
      <w:pPr>
        <w:pStyle w:val="Zkladntext"/>
        <w:rPr>
          <w:rFonts w:cs="Arial"/>
        </w:rPr>
      </w:pPr>
    </w:p>
    <w:p w14:paraId="05B7D21B" w14:textId="153591A8" w:rsidR="001D2F32" w:rsidRDefault="001D2F32" w:rsidP="001D2F3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FF7FE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dodávk</w:t>
      </w:r>
      <w:r w:rsidR="00320270">
        <w:rPr>
          <w:rFonts w:ascii="Arial" w:hAnsi="Arial" w:cs="Arial"/>
          <w:sz w:val="20"/>
          <w:szCs w:val="20"/>
        </w:rPr>
        <w:t>a</w:t>
      </w:r>
      <w:r w:rsidRPr="0098115C">
        <w:rPr>
          <w:rFonts w:ascii="Arial" w:hAnsi="Arial" w:cs="Arial"/>
          <w:sz w:val="20"/>
          <w:szCs w:val="20"/>
        </w:rPr>
        <w:t xml:space="preserve"> v posledních 3 letech před zahájením zadávacího řízení, kdy předmětem bylo dodání </w:t>
      </w:r>
      <w:bookmarkStart w:id="1" w:name="_Hlk204675678"/>
      <w:bookmarkStart w:id="2" w:name="_Hlk204675506"/>
      <w:proofErr w:type="spellStart"/>
      <w:r w:rsidRPr="00320270">
        <w:rPr>
          <w:rFonts w:ascii="Arial" w:hAnsi="Arial" w:cs="Arial"/>
          <w:sz w:val="20"/>
          <w:szCs w:val="20"/>
        </w:rPr>
        <w:t>Vysokoindukčního</w:t>
      </w:r>
      <w:proofErr w:type="spellEnd"/>
      <w:r w:rsidRPr="00320270">
        <w:rPr>
          <w:rFonts w:ascii="Arial" w:hAnsi="Arial" w:cs="Arial"/>
          <w:sz w:val="20"/>
          <w:szCs w:val="20"/>
        </w:rPr>
        <w:t xml:space="preserve"> magnetického stimulátoru</w:t>
      </w:r>
      <w:bookmarkEnd w:id="1"/>
      <w:r>
        <w:rPr>
          <w:rFonts w:ascii="Arial" w:hAnsi="Arial" w:cs="Arial"/>
          <w:sz w:val="20"/>
          <w:szCs w:val="20"/>
        </w:rPr>
        <w:t xml:space="preserve"> v ceně min. </w:t>
      </w:r>
      <w:r w:rsidR="00FF7FE7" w:rsidRPr="00320270">
        <w:rPr>
          <w:rFonts w:ascii="Arial" w:hAnsi="Arial" w:cs="Arial"/>
          <w:sz w:val="20"/>
          <w:szCs w:val="20"/>
        </w:rPr>
        <w:t>45</w:t>
      </w:r>
      <w:r w:rsidRPr="00320270">
        <w:rPr>
          <w:rFonts w:ascii="Arial" w:hAnsi="Arial" w:cs="Arial"/>
          <w:sz w:val="20"/>
          <w:szCs w:val="20"/>
        </w:rPr>
        <w:t>0 000</w:t>
      </w:r>
      <w:r>
        <w:rPr>
          <w:rFonts w:ascii="Arial" w:hAnsi="Arial" w:cs="Arial"/>
          <w:sz w:val="20"/>
          <w:szCs w:val="20"/>
        </w:rPr>
        <w:t>,- Kč bez DPH</w:t>
      </w:r>
      <w:bookmarkEnd w:id="2"/>
      <w:r w:rsidR="00E03E8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bookmarkStart w:id="3" w:name="_Hlk204675807"/>
      <w:bookmarkStart w:id="4" w:name="_Hlk204675565"/>
      <w:r w:rsidR="00E03E87">
        <w:rPr>
          <w:rFonts w:ascii="Arial" w:hAnsi="Arial" w:cs="Arial"/>
          <w:sz w:val="20"/>
          <w:szCs w:val="20"/>
        </w:rPr>
        <w:t>Minimálně 1 dodávk</w:t>
      </w:r>
      <w:r w:rsidR="00320270">
        <w:rPr>
          <w:rFonts w:ascii="Arial" w:hAnsi="Arial" w:cs="Arial"/>
          <w:sz w:val="20"/>
          <w:szCs w:val="20"/>
        </w:rPr>
        <w:t>a</w:t>
      </w:r>
      <w:r w:rsidR="00E03E87" w:rsidRPr="0098115C">
        <w:rPr>
          <w:rFonts w:ascii="Arial" w:hAnsi="Arial" w:cs="Arial"/>
          <w:sz w:val="20"/>
          <w:szCs w:val="20"/>
        </w:rPr>
        <w:t xml:space="preserve"> v posledních 3 letech před zahájením zadávacího řízení, kdy předmětem bylo dodání</w:t>
      </w:r>
      <w:r w:rsidR="00E03E87" w:rsidRPr="00320270">
        <w:rPr>
          <w:rFonts w:ascii="Arial" w:hAnsi="Arial" w:cs="Arial"/>
          <w:sz w:val="20"/>
          <w:szCs w:val="20"/>
        </w:rPr>
        <w:t xml:space="preserve"> </w:t>
      </w:r>
      <w:r w:rsidRPr="00320270">
        <w:rPr>
          <w:rFonts w:ascii="Arial" w:hAnsi="Arial" w:cs="Arial"/>
          <w:sz w:val="20"/>
          <w:szCs w:val="20"/>
        </w:rPr>
        <w:t xml:space="preserve">Rehabilitačního chodníku se závěsným systémem </w:t>
      </w:r>
      <w:bookmarkEnd w:id="3"/>
      <w:r>
        <w:rPr>
          <w:rFonts w:ascii="Arial" w:hAnsi="Arial" w:cs="Arial"/>
          <w:sz w:val="20"/>
          <w:szCs w:val="20"/>
        </w:rPr>
        <w:t>v ceně min</w:t>
      </w:r>
      <w:r w:rsidRPr="00320270">
        <w:rPr>
          <w:rFonts w:ascii="Arial" w:hAnsi="Arial" w:cs="Arial"/>
          <w:sz w:val="20"/>
          <w:szCs w:val="20"/>
        </w:rPr>
        <w:t xml:space="preserve">. </w:t>
      </w:r>
      <w:r w:rsidR="00FF7FE7" w:rsidRPr="00320270">
        <w:rPr>
          <w:rFonts w:ascii="Arial" w:hAnsi="Arial" w:cs="Arial"/>
          <w:sz w:val="20"/>
          <w:szCs w:val="20"/>
        </w:rPr>
        <w:t>4</w:t>
      </w:r>
      <w:r w:rsidRPr="00320270">
        <w:rPr>
          <w:rFonts w:ascii="Arial" w:hAnsi="Arial" w:cs="Arial"/>
          <w:sz w:val="20"/>
          <w:szCs w:val="20"/>
        </w:rPr>
        <w:t>00 000</w:t>
      </w:r>
      <w:r w:rsidRPr="0098115C">
        <w:rPr>
          <w:rFonts w:ascii="Arial" w:hAnsi="Arial" w:cs="Arial"/>
          <w:sz w:val="20"/>
          <w:szCs w:val="20"/>
        </w:rPr>
        <w:t xml:space="preserve">,- Kč bez </w:t>
      </w:r>
      <w:bookmarkEnd w:id="4"/>
      <w:r w:rsidRPr="0098115C">
        <w:rPr>
          <w:rFonts w:ascii="Arial" w:hAnsi="Arial" w:cs="Arial"/>
          <w:sz w:val="20"/>
          <w:szCs w:val="20"/>
        </w:rPr>
        <w:t>DPH</w:t>
      </w:r>
      <w:r>
        <w:rPr>
          <w:rFonts w:ascii="Arial" w:hAnsi="Arial" w:cs="Arial"/>
          <w:sz w:val="20"/>
          <w:szCs w:val="20"/>
        </w:rPr>
        <w:t xml:space="preserve"> a </w:t>
      </w:r>
      <w:bookmarkStart w:id="5" w:name="_Hlk204675737"/>
      <w:r w:rsidR="00E03E87">
        <w:rPr>
          <w:rFonts w:ascii="Arial" w:hAnsi="Arial" w:cs="Arial"/>
          <w:sz w:val="20"/>
          <w:szCs w:val="20"/>
        </w:rPr>
        <w:t>Minimálně 1 dodávk</w:t>
      </w:r>
      <w:r w:rsidR="00320270">
        <w:rPr>
          <w:rFonts w:ascii="Arial" w:hAnsi="Arial" w:cs="Arial"/>
          <w:sz w:val="20"/>
          <w:szCs w:val="20"/>
        </w:rPr>
        <w:t>a</w:t>
      </w:r>
      <w:r w:rsidR="00E03E87" w:rsidRPr="0098115C">
        <w:rPr>
          <w:rFonts w:ascii="Arial" w:hAnsi="Arial" w:cs="Arial"/>
          <w:sz w:val="20"/>
          <w:szCs w:val="20"/>
        </w:rPr>
        <w:t xml:space="preserve"> v posledních 3 letech před zahájením zadávacího řízení, kdy předmětem bylo dodání</w:t>
      </w:r>
      <w:r w:rsidR="00E03E87" w:rsidRPr="00320270">
        <w:rPr>
          <w:rFonts w:ascii="Arial" w:hAnsi="Arial" w:cs="Arial"/>
          <w:sz w:val="20"/>
          <w:szCs w:val="20"/>
        </w:rPr>
        <w:t xml:space="preserve"> </w:t>
      </w:r>
      <w:r w:rsidRPr="00320270">
        <w:rPr>
          <w:rFonts w:ascii="Arial" w:hAnsi="Arial" w:cs="Arial"/>
          <w:sz w:val="20"/>
          <w:szCs w:val="20"/>
        </w:rPr>
        <w:t>Vodoléčba pro horní a dolní končetiny</w:t>
      </w:r>
      <w:r w:rsidRPr="001D2F32">
        <w:rPr>
          <w:rFonts w:ascii="Arial" w:hAnsi="Arial" w:cs="Arial"/>
          <w:sz w:val="20"/>
          <w:szCs w:val="20"/>
        </w:rPr>
        <w:t xml:space="preserve"> </w:t>
      </w:r>
      <w:bookmarkEnd w:id="5"/>
      <w:r w:rsidRPr="001D2F32">
        <w:rPr>
          <w:rFonts w:ascii="Arial" w:hAnsi="Arial" w:cs="Arial"/>
          <w:sz w:val="20"/>
          <w:szCs w:val="20"/>
        </w:rPr>
        <w:t xml:space="preserve">v ceně min. </w:t>
      </w:r>
      <w:r w:rsidR="00FF7FE7" w:rsidRPr="00320270">
        <w:rPr>
          <w:rFonts w:ascii="Arial" w:hAnsi="Arial" w:cs="Arial"/>
          <w:sz w:val="20"/>
          <w:szCs w:val="20"/>
        </w:rPr>
        <w:t>15</w:t>
      </w:r>
      <w:r w:rsidRPr="00320270">
        <w:rPr>
          <w:rFonts w:ascii="Arial" w:hAnsi="Arial" w:cs="Arial"/>
          <w:sz w:val="20"/>
          <w:szCs w:val="20"/>
        </w:rPr>
        <w:t>0 000,-</w:t>
      </w:r>
      <w:r w:rsidRPr="001D2F32">
        <w:rPr>
          <w:rFonts w:ascii="Arial" w:hAnsi="Arial" w:cs="Arial"/>
          <w:sz w:val="20"/>
          <w:szCs w:val="20"/>
        </w:rPr>
        <w:t xml:space="preserve"> Kč bez</w:t>
      </w:r>
      <w:r>
        <w:rPr>
          <w:rFonts w:ascii="Arial" w:hAnsi="Arial" w:cs="Arial"/>
          <w:sz w:val="20"/>
          <w:szCs w:val="20"/>
        </w:rPr>
        <w:t xml:space="preserve"> DPH.</w:t>
      </w:r>
    </w:p>
    <w:p w14:paraId="795B9F0E" w14:textId="15796E2E" w:rsidR="001D2F32" w:rsidRPr="0098115C" w:rsidRDefault="001D2F32" w:rsidP="001D2F3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AF1C98E" w14:textId="66F1C3EC" w:rsidR="001D2F32" w:rsidRPr="00055543" w:rsidRDefault="001D2F32" w:rsidP="001D2F3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98115C">
        <w:rPr>
          <w:rFonts w:ascii="Arial" w:hAnsi="Arial" w:cs="Arial"/>
          <w:sz w:val="20"/>
          <w:szCs w:val="20"/>
        </w:rPr>
        <w:t>V případě, že předmětem významn</w:t>
      </w:r>
      <w:r w:rsidR="006E1A5C">
        <w:rPr>
          <w:rFonts w:ascii="Arial" w:hAnsi="Arial" w:cs="Arial"/>
          <w:sz w:val="20"/>
          <w:szCs w:val="20"/>
        </w:rPr>
        <w:t>ých</w:t>
      </w:r>
      <w:r w:rsidRPr="0098115C">
        <w:rPr>
          <w:rFonts w:ascii="Arial" w:hAnsi="Arial" w:cs="Arial"/>
          <w:sz w:val="20"/>
          <w:szCs w:val="20"/>
        </w:rPr>
        <w:t xml:space="preserve"> dodáv</w:t>
      </w:r>
      <w:r w:rsidR="006E1A5C">
        <w:rPr>
          <w:rFonts w:ascii="Arial" w:hAnsi="Arial" w:cs="Arial"/>
          <w:sz w:val="20"/>
          <w:szCs w:val="20"/>
        </w:rPr>
        <w:t>e</w:t>
      </w:r>
      <w:r w:rsidRPr="0098115C">
        <w:rPr>
          <w:rFonts w:ascii="Arial" w:hAnsi="Arial" w:cs="Arial"/>
          <w:sz w:val="20"/>
          <w:szCs w:val="20"/>
        </w:rPr>
        <w:t xml:space="preserve">k </w:t>
      </w:r>
      <w:r w:rsidR="006E1A5C" w:rsidRPr="0098115C">
        <w:rPr>
          <w:rFonts w:ascii="Arial" w:hAnsi="Arial" w:cs="Arial"/>
          <w:sz w:val="20"/>
          <w:szCs w:val="20"/>
        </w:rPr>
        <w:t>poskytnut</w:t>
      </w:r>
      <w:r w:rsidR="006E1A5C">
        <w:rPr>
          <w:rFonts w:ascii="Arial" w:hAnsi="Arial" w:cs="Arial"/>
          <w:sz w:val="20"/>
          <w:szCs w:val="20"/>
        </w:rPr>
        <w:t>ých</w:t>
      </w:r>
      <w:r w:rsidR="006E1A5C" w:rsidRPr="0098115C">
        <w:rPr>
          <w:rFonts w:ascii="Arial" w:hAnsi="Arial" w:cs="Arial"/>
          <w:sz w:val="20"/>
          <w:szCs w:val="20"/>
        </w:rPr>
        <w:t xml:space="preserve"> </w:t>
      </w:r>
      <w:r w:rsidRPr="0098115C">
        <w:rPr>
          <w:rFonts w:ascii="Arial" w:hAnsi="Arial" w:cs="Arial"/>
          <w:sz w:val="20"/>
          <w:szCs w:val="20"/>
        </w:rPr>
        <w:t xml:space="preserve">dodavatelem bylo i jiné plnění než shora požadované, musí z údajů uvedených dodavatelem v seznamu vyplývat, v jaké ceně byla v rámci takového plnění realizována právě dodávka požadovaná zadavatelem: dodávka </w:t>
      </w:r>
      <w:proofErr w:type="spellStart"/>
      <w:r w:rsidR="00A4122F" w:rsidRPr="00A4122F">
        <w:rPr>
          <w:rFonts w:ascii="Arial" w:hAnsi="Arial" w:cs="Arial"/>
          <w:sz w:val="20"/>
          <w:szCs w:val="20"/>
        </w:rPr>
        <w:t>Vysokoindukčního</w:t>
      </w:r>
      <w:proofErr w:type="spellEnd"/>
      <w:r w:rsidR="00A4122F" w:rsidRPr="00A4122F">
        <w:rPr>
          <w:rFonts w:ascii="Arial" w:hAnsi="Arial" w:cs="Arial"/>
          <w:sz w:val="20"/>
          <w:szCs w:val="20"/>
        </w:rPr>
        <w:t xml:space="preserve"> magnetického stimulátoru</w:t>
      </w:r>
      <w:r w:rsidRPr="004D6A45">
        <w:rPr>
          <w:rFonts w:ascii="Arial" w:hAnsi="Arial" w:cs="Arial"/>
          <w:sz w:val="20"/>
          <w:szCs w:val="20"/>
        </w:rPr>
        <w:t xml:space="preserve"> v ceně min. </w:t>
      </w:r>
      <w:r w:rsidR="00FF7FE7">
        <w:rPr>
          <w:rFonts w:ascii="Arial" w:hAnsi="Arial" w:cs="Arial"/>
          <w:sz w:val="20"/>
          <w:szCs w:val="20"/>
        </w:rPr>
        <w:t>45</w:t>
      </w:r>
      <w:r w:rsidRPr="004D6A45">
        <w:rPr>
          <w:rFonts w:ascii="Arial" w:hAnsi="Arial" w:cs="Arial"/>
          <w:sz w:val="20"/>
          <w:szCs w:val="20"/>
        </w:rPr>
        <w:t>0 000,- Kč bez DPH</w:t>
      </w:r>
      <w:r w:rsidR="00A4122F">
        <w:rPr>
          <w:rFonts w:ascii="Arial" w:hAnsi="Arial" w:cs="Arial"/>
          <w:sz w:val="20"/>
          <w:szCs w:val="20"/>
        </w:rPr>
        <w:t xml:space="preserve">, </w:t>
      </w:r>
      <w:r w:rsidR="00A4122F" w:rsidRPr="00A4122F">
        <w:rPr>
          <w:rFonts w:ascii="Arial" w:hAnsi="Arial" w:cs="Arial"/>
          <w:sz w:val="20"/>
          <w:szCs w:val="20"/>
        </w:rPr>
        <w:t>Rehabilitačního chodníku se závěsným systémem</w:t>
      </w:r>
      <w:r w:rsidRPr="004D6A45">
        <w:rPr>
          <w:rFonts w:ascii="Arial" w:hAnsi="Arial" w:cs="Arial"/>
          <w:sz w:val="20"/>
          <w:szCs w:val="20"/>
        </w:rPr>
        <w:t xml:space="preserve"> v ceně min. </w:t>
      </w:r>
      <w:r w:rsidR="00FF7FE7">
        <w:rPr>
          <w:rFonts w:ascii="Arial" w:hAnsi="Arial" w:cs="Arial"/>
          <w:sz w:val="20"/>
          <w:szCs w:val="20"/>
        </w:rPr>
        <w:t>4</w:t>
      </w:r>
      <w:r w:rsidRPr="004D6A45">
        <w:rPr>
          <w:rFonts w:ascii="Arial" w:hAnsi="Arial" w:cs="Arial"/>
          <w:sz w:val="20"/>
          <w:szCs w:val="20"/>
        </w:rPr>
        <w:t>00 000,- Kč bez DPH</w:t>
      </w:r>
      <w:r w:rsidR="00A4122F">
        <w:rPr>
          <w:rFonts w:ascii="Arial" w:hAnsi="Arial" w:cs="Arial"/>
          <w:sz w:val="20"/>
          <w:szCs w:val="20"/>
        </w:rPr>
        <w:t xml:space="preserve"> a </w:t>
      </w:r>
      <w:r w:rsidR="00A4122F" w:rsidRPr="00A4122F">
        <w:rPr>
          <w:rFonts w:ascii="Arial" w:hAnsi="Arial" w:cs="Arial"/>
          <w:sz w:val="20"/>
          <w:szCs w:val="20"/>
        </w:rPr>
        <w:t xml:space="preserve">Vodoléčba pro horní a dolní končetiny v ceně min. </w:t>
      </w:r>
      <w:r w:rsidR="00FF7FE7">
        <w:rPr>
          <w:rFonts w:ascii="Arial" w:hAnsi="Arial" w:cs="Arial"/>
          <w:sz w:val="20"/>
          <w:szCs w:val="20"/>
        </w:rPr>
        <w:t>15</w:t>
      </w:r>
      <w:r w:rsidR="00A4122F" w:rsidRPr="00A4122F">
        <w:rPr>
          <w:rFonts w:ascii="Arial" w:hAnsi="Arial" w:cs="Arial"/>
          <w:sz w:val="20"/>
          <w:szCs w:val="20"/>
        </w:rPr>
        <w:t>0 000,- Kč bez DPH</w:t>
      </w:r>
    </w:p>
    <w:p w14:paraId="38CE34F6" w14:textId="77777777" w:rsidR="001D2F32" w:rsidRDefault="001D2F32" w:rsidP="001D2F32">
      <w:pPr>
        <w:widowControl w:val="0"/>
        <w:jc w:val="both"/>
        <w:rPr>
          <w:ins w:id="6" w:author="Vojtěchová Gabriela" w:date="2025-09-01T10:40:00Z" w16du:dateUtc="2025-09-01T08:40:00Z"/>
          <w:rFonts w:ascii="Arial" w:hAnsi="Arial" w:cs="Arial"/>
          <w:sz w:val="20"/>
          <w:szCs w:val="20"/>
        </w:rPr>
      </w:pPr>
    </w:p>
    <w:p w14:paraId="7EC27D7F" w14:textId="77777777" w:rsidR="009F3622" w:rsidRDefault="009F3622" w:rsidP="001D2F32">
      <w:pPr>
        <w:widowControl w:val="0"/>
        <w:jc w:val="both"/>
        <w:rPr>
          <w:ins w:id="7" w:author="Vojtěchová Gabriela" w:date="2025-09-01T10:40:00Z" w16du:dateUtc="2025-09-01T08:40:00Z"/>
          <w:rFonts w:ascii="Arial" w:hAnsi="Arial" w:cs="Arial"/>
          <w:sz w:val="20"/>
          <w:szCs w:val="20"/>
        </w:rPr>
      </w:pPr>
    </w:p>
    <w:p w14:paraId="243895A4" w14:textId="77777777" w:rsidR="009F3622" w:rsidRDefault="009F3622" w:rsidP="001D2F32">
      <w:pPr>
        <w:widowControl w:val="0"/>
        <w:jc w:val="both"/>
        <w:rPr>
          <w:ins w:id="8" w:author="Vojtěchová Gabriela" w:date="2025-09-01T10:40:00Z" w16du:dateUtc="2025-09-01T08:40:00Z"/>
          <w:rFonts w:ascii="Arial" w:hAnsi="Arial" w:cs="Arial"/>
          <w:sz w:val="20"/>
          <w:szCs w:val="20"/>
        </w:rPr>
      </w:pPr>
    </w:p>
    <w:p w14:paraId="5E9925D2" w14:textId="77777777" w:rsidR="009F3622" w:rsidRPr="00055543" w:rsidRDefault="009F3622" w:rsidP="001D2F32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FBE703E" w14:textId="6E12CF41" w:rsidR="001D2F32" w:rsidRDefault="00A4122F" w:rsidP="001D2F32">
      <w:pPr>
        <w:widowControl w:val="0"/>
        <w:jc w:val="both"/>
        <w:rPr>
          <w:rFonts w:ascii="Arial" w:hAnsi="Arial" w:cs="Arial"/>
          <w:b/>
          <w:i/>
          <w:sz w:val="18"/>
          <w:szCs w:val="22"/>
        </w:rPr>
      </w:pPr>
      <w:proofErr w:type="spellStart"/>
      <w:r w:rsidRPr="00A4122F">
        <w:rPr>
          <w:rFonts w:ascii="Arial" w:hAnsi="Arial" w:cs="Arial"/>
          <w:b/>
          <w:i/>
          <w:sz w:val="18"/>
          <w:szCs w:val="22"/>
        </w:rPr>
        <w:t>Vysokoindukční</w:t>
      </w:r>
      <w:proofErr w:type="spellEnd"/>
      <w:r w:rsidRPr="00A4122F">
        <w:rPr>
          <w:rFonts w:ascii="Arial" w:hAnsi="Arial" w:cs="Arial"/>
          <w:b/>
          <w:i/>
          <w:sz w:val="18"/>
          <w:szCs w:val="22"/>
        </w:rPr>
        <w:t xml:space="preserve"> magnetick</w:t>
      </w:r>
      <w:r>
        <w:rPr>
          <w:rFonts w:ascii="Arial" w:hAnsi="Arial" w:cs="Arial"/>
          <w:b/>
          <w:i/>
          <w:sz w:val="18"/>
          <w:szCs w:val="22"/>
        </w:rPr>
        <w:t>ý</w:t>
      </w:r>
      <w:r w:rsidRPr="00A4122F">
        <w:rPr>
          <w:rFonts w:ascii="Arial" w:hAnsi="Arial" w:cs="Arial"/>
          <w:b/>
          <w:i/>
          <w:sz w:val="18"/>
          <w:szCs w:val="22"/>
        </w:rPr>
        <w:t xml:space="preserve"> stimulátor</w:t>
      </w:r>
    </w:p>
    <w:p w14:paraId="5E1BEC3A" w14:textId="77777777" w:rsidR="00A4122F" w:rsidRPr="00055543" w:rsidRDefault="00A4122F" w:rsidP="001D2F32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1D2F32" w:rsidRPr="00055543" w14:paraId="4E1D8617" w14:textId="77777777" w:rsidTr="0010160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4EB11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BE6C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01080783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CAA3" w14:textId="77777777" w:rsidR="001D2F32" w:rsidRPr="00055543" w:rsidRDefault="001D2F32" w:rsidP="00101609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34AEA2D6" w14:textId="77777777" w:rsidR="001D2F32" w:rsidRPr="00055543" w:rsidRDefault="001D2F32" w:rsidP="00101609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9C5FF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1D2F32" w:rsidRPr="00055543" w14:paraId="0FF48C9F" w14:textId="77777777" w:rsidTr="00101609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F642" w14:textId="77777777" w:rsidR="001D2F32" w:rsidRPr="00055543" w:rsidRDefault="007F7A05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FF21B2501F7C44D7B7617363FC437D90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38A9" w14:textId="77777777" w:rsidR="001D2F32" w:rsidRPr="00055543" w:rsidRDefault="007F7A05" w:rsidP="00101609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8C54C555B80D433E936ABE9D235BA9A3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3A0CE" w14:textId="77777777" w:rsidR="001D2F32" w:rsidRPr="00055543" w:rsidRDefault="007F7A05" w:rsidP="00101609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38294DDD16E545DE862F65D02FAF3246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F0F3" w14:textId="77777777" w:rsidR="001D2F32" w:rsidRPr="00055543" w:rsidRDefault="007F7A05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60B08B8E28004E77886D4BFD42396E4D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3C36A6F" w14:textId="77777777" w:rsidR="001D2F32" w:rsidRDefault="001D2F32" w:rsidP="001D2F32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6AD6E06A" w14:textId="77777777" w:rsidR="001D2F32" w:rsidRDefault="001D2F32" w:rsidP="001D2F32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06C3645" w14:textId="77777777" w:rsidR="001D2F32" w:rsidRDefault="001D2F32" w:rsidP="001D2F32">
      <w:pPr>
        <w:widowControl w:val="0"/>
        <w:jc w:val="both"/>
        <w:rPr>
          <w:ins w:id="9" w:author="Vojtěchová Gabriela" w:date="2025-09-01T10:40:00Z" w16du:dateUtc="2025-09-01T08:40:00Z"/>
          <w:rFonts w:ascii="Arial" w:hAnsi="Arial" w:cs="Arial"/>
          <w:b/>
          <w:i/>
          <w:sz w:val="18"/>
          <w:szCs w:val="18"/>
        </w:rPr>
      </w:pPr>
    </w:p>
    <w:p w14:paraId="28736602" w14:textId="77777777" w:rsidR="009F3622" w:rsidRDefault="009F3622" w:rsidP="001D2F32">
      <w:pPr>
        <w:widowControl w:val="0"/>
        <w:jc w:val="both"/>
        <w:rPr>
          <w:ins w:id="10" w:author="Vojtěchová Gabriela" w:date="2025-09-01T10:40:00Z" w16du:dateUtc="2025-09-01T08:40:00Z"/>
          <w:rFonts w:ascii="Arial" w:hAnsi="Arial" w:cs="Arial"/>
          <w:b/>
          <w:i/>
          <w:sz w:val="18"/>
          <w:szCs w:val="18"/>
        </w:rPr>
      </w:pPr>
    </w:p>
    <w:p w14:paraId="2C2F9D33" w14:textId="77777777" w:rsidR="009F3622" w:rsidRDefault="009F3622" w:rsidP="001D2F32">
      <w:pPr>
        <w:widowControl w:val="0"/>
        <w:jc w:val="both"/>
        <w:rPr>
          <w:ins w:id="11" w:author="Vojtěchová Gabriela" w:date="2025-09-01T10:40:00Z" w16du:dateUtc="2025-09-01T08:40:00Z"/>
          <w:rFonts w:ascii="Arial" w:hAnsi="Arial" w:cs="Arial"/>
          <w:b/>
          <w:i/>
          <w:sz w:val="18"/>
          <w:szCs w:val="18"/>
        </w:rPr>
      </w:pPr>
    </w:p>
    <w:p w14:paraId="16D1A5AA" w14:textId="77777777" w:rsidR="009F3622" w:rsidRDefault="009F3622" w:rsidP="001D2F32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14:paraId="3A3981CB" w14:textId="6DFFE685" w:rsidR="001D2F32" w:rsidRDefault="00A4122F" w:rsidP="001D2F32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  <w:bookmarkStart w:id="12" w:name="_Hlk204675844"/>
      <w:r w:rsidRPr="00A4122F">
        <w:rPr>
          <w:rFonts w:ascii="Arial" w:hAnsi="Arial" w:cs="Arial"/>
          <w:b/>
          <w:i/>
          <w:sz w:val="18"/>
          <w:szCs w:val="18"/>
        </w:rPr>
        <w:t>Rehabilitační chodník se závěsným systémem</w:t>
      </w:r>
    </w:p>
    <w:p w14:paraId="3B7315A0" w14:textId="77777777" w:rsidR="00A4122F" w:rsidRDefault="00A4122F" w:rsidP="001D2F32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1D2F32" w:rsidRPr="00055543" w14:paraId="7EBF466B" w14:textId="77777777" w:rsidTr="0010160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2163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A83C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7498D465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154A" w14:textId="77777777" w:rsidR="001D2F32" w:rsidRPr="00055543" w:rsidRDefault="001D2F32" w:rsidP="00101609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2B526F42" w14:textId="77777777" w:rsidR="001D2F32" w:rsidRPr="00055543" w:rsidRDefault="001D2F32" w:rsidP="00101609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F35F" w14:textId="77777777" w:rsidR="001D2F32" w:rsidRPr="00055543" w:rsidRDefault="001D2F32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1D2F32" w:rsidRPr="00055543" w14:paraId="00037FF5" w14:textId="77777777" w:rsidTr="00101609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7EF2" w14:textId="77777777" w:rsidR="001D2F32" w:rsidRPr="00055543" w:rsidRDefault="007F7A05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54475710"/>
                <w:placeholder>
                  <w:docPart w:val="AD61F40C4B544B06BEDE80686CCBAD71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B7FF" w14:textId="77777777" w:rsidR="001D2F32" w:rsidRPr="00055543" w:rsidRDefault="007F7A05" w:rsidP="00101609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825087660"/>
                <w:placeholder>
                  <w:docPart w:val="A5047DFE7426432CA828F204344202A3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8051" w14:textId="77777777" w:rsidR="001D2F32" w:rsidRPr="00055543" w:rsidRDefault="007F7A05" w:rsidP="00101609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54928532"/>
                <w:placeholder>
                  <w:docPart w:val="8132DAF7F3394A1D8C430AD78FA72D16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4C42" w14:textId="77777777" w:rsidR="001D2F32" w:rsidRPr="00055543" w:rsidRDefault="007F7A05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76193651"/>
                <w:placeholder>
                  <w:docPart w:val="2C4AE5163EB6408EA83F19B02D2D6CB2"/>
                </w:placeholder>
                <w:text/>
              </w:sdtPr>
              <w:sdtEndPr/>
              <w:sdtContent>
                <w:r w:rsidR="001D2F3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15096C6" w14:textId="77777777" w:rsidR="001D2F32" w:rsidRPr="00055543" w:rsidRDefault="001D2F32" w:rsidP="001D2F32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bookmarkEnd w:id="12"/>
    <w:p w14:paraId="2030A796" w14:textId="77777777"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14:paraId="2A56BACF" w14:textId="77777777" w:rsidR="00A4122F" w:rsidRDefault="00A4122F" w:rsidP="00BD4E82">
      <w:pPr>
        <w:pStyle w:val="Zkladntext"/>
        <w:rPr>
          <w:rFonts w:cs="Arial"/>
          <w:i/>
          <w:sz w:val="18"/>
          <w:szCs w:val="18"/>
        </w:rPr>
      </w:pPr>
    </w:p>
    <w:p w14:paraId="6FE45DEB" w14:textId="77777777" w:rsidR="00A4122F" w:rsidRDefault="00A4122F" w:rsidP="00BD4E82">
      <w:pPr>
        <w:pStyle w:val="Zkladntext"/>
        <w:rPr>
          <w:rFonts w:cs="Arial"/>
          <w:i/>
          <w:sz w:val="18"/>
          <w:szCs w:val="18"/>
        </w:rPr>
      </w:pPr>
    </w:p>
    <w:p w14:paraId="7673FF6D" w14:textId="77777777" w:rsidR="00A4122F" w:rsidRDefault="00A4122F" w:rsidP="00BD4E82">
      <w:pPr>
        <w:pStyle w:val="Zkladntext"/>
        <w:rPr>
          <w:rFonts w:cs="Arial"/>
          <w:i/>
          <w:sz w:val="18"/>
          <w:szCs w:val="18"/>
        </w:rPr>
      </w:pPr>
    </w:p>
    <w:p w14:paraId="3496C47E" w14:textId="77777777" w:rsidR="00A4122F" w:rsidRDefault="00A4122F" w:rsidP="00BD4E82">
      <w:pPr>
        <w:pStyle w:val="Zkladntext"/>
        <w:rPr>
          <w:rFonts w:cs="Arial"/>
          <w:i/>
          <w:sz w:val="18"/>
          <w:szCs w:val="18"/>
        </w:rPr>
      </w:pPr>
    </w:p>
    <w:p w14:paraId="0186BFF1" w14:textId="77777777" w:rsidR="00A4122F" w:rsidRDefault="00A4122F" w:rsidP="00BD4E82">
      <w:pPr>
        <w:pStyle w:val="Zkladntext"/>
        <w:rPr>
          <w:ins w:id="13" w:author="Vojtěchová Gabriela" w:date="2025-09-01T10:40:00Z" w16du:dateUtc="2025-09-01T08:40:00Z"/>
          <w:rFonts w:cs="Arial"/>
          <w:i/>
          <w:sz w:val="18"/>
          <w:szCs w:val="18"/>
        </w:rPr>
      </w:pPr>
    </w:p>
    <w:p w14:paraId="4CDB97B7" w14:textId="77777777" w:rsidR="009F3622" w:rsidRDefault="009F3622" w:rsidP="00BD4E82">
      <w:pPr>
        <w:pStyle w:val="Zkladntext"/>
        <w:rPr>
          <w:ins w:id="14" w:author="Vojtěchová Gabriela" w:date="2025-09-01T10:40:00Z" w16du:dateUtc="2025-09-01T08:40:00Z"/>
          <w:rFonts w:cs="Arial"/>
          <w:i/>
          <w:sz w:val="18"/>
          <w:szCs w:val="18"/>
        </w:rPr>
      </w:pPr>
    </w:p>
    <w:p w14:paraId="201B981C" w14:textId="77777777" w:rsidR="009F3622" w:rsidRDefault="009F3622" w:rsidP="00BD4E82">
      <w:pPr>
        <w:pStyle w:val="Zkladntext"/>
        <w:rPr>
          <w:ins w:id="15" w:author="Vojtěchová Gabriela" w:date="2025-09-01T10:40:00Z" w16du:dateUtc="2025-09-01T08:40:00Z"/>
          <w:rFonts w:cs="Arial"/>
          <w:i/>
          <w:sz w:val="18"/>
          <w:szCs w:val="18"/>
        </w:rPr>
      </w:pPr>
    </w:p>
    <w:p w14:paraId="7112A3C2" w14:textId="77777777" w:rsidR="009F3622" w:rsidRDefault="009F3622" w:rsidP="00BD4E82">
      <w:pPr>
        <w:pStyle w:val="Zkladntext"/>
        <w:rPr>
          <w:ins w:id="16" w:author="Vojtěchová Gabriela" w:date="2025-09-01T10:40:00Z" w16du:dateUtc="2025-09-01T08:40:00Z"/>
          <w:rFonts w:cs="Arial"/>
          <w:i/>
          <w:sz w:val="18"/>
          <w:szCs w:val="18"/>
        </w:rPr>
      </w:pPr>
    </w:p>
    <w:p w14:paraId="5AB86959" w14:textId="77777777" w:rsidR="009F3622" w:rsidRDefault="009F3622" w:rsidP="00BD4E82">
      <w:pPr>
        <w:pStyle w:val="Zkladntext"/>
        <w:rPr>
          <w:rFonts w:cs="Arial"/>
          <w:i/>
          <w:sz w:val="18"/>
          <w:szCs w:val="18"/>
        </w:rPr>
      </w:pPr>
    </w:p>
    <w:p w14:paraId="6AD8141E" w14:textId="77777777" w:rsidR="00A4122F" w:rsidRDefault="00A4122F" w:rsidP="00BD4E82">
      <w:pPr>
        <w:pStyle w:val="Zkladntext"/>
        <w:rPr>
          <w:rFonts w:cs="Arial"/>
          <w:i/>
          <w:sz w:val="18"/>
          <w:szCs w:val="18"/>
        </w:rPr>
      </w:pPr>
    </w:p>
    <w:p w14:paraId="32F68909" w14:textId="4889A51D" w:rsidR="00A4122F" w:rsidRDefault="00A4122F" w:rsidP="00A4122F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  <w:r w:rsidRPr="00A4122F">
        <w:rPr>
          <w:rFonts w:ascii="Arial" w:hAnsi="Arial" w:cs="Arial"/>
          <w:b/>
          <w:i/>
          <w:sz w:val="18"/>
          <w:szCs w:val="18"/>
        </w:rPr>
        <w:lastRenderedPageBreak/>
        <w:t>Vodoléčba pro horní a dolní končetiny</w:t>
      </w:r>
    </w:p>
    <w:p w14:paraId="5D461A06" w14:textId="77777777" w:rsidR="00A4122F" w:rsidRDefault="00A4122F" w:rsidP="00A4122F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A4122F" w:rsidRPr="00055543" w14:paraId="1245BE32" w14:textId="77777777" w:rsidTr="0010160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F5C9" w14:textId="77777777" w:rsidR="00A4122F" w:rsidRPr="00055543" w:rsidRDefault="00A4122F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FFDA" w14:textId="77777777" w:rsidR="00A4122F" w:rsidRPr="00055543" w:rsidRDefault="00A4122F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67EC343F" w14:textId="77777777" w:rsidR="00A4122F" w:rsidRPr="00055543" w:rsidRDefault="00A4122F" w:rsidP="00101609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3DDC" w14:textId="77777777" w:rsidR="00A4122F" w:rsidRPr="00055543" w:rsidRDefault="00A4122F" w:rsidP="00101609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0A5B0D1F" w14:textId="77777777" w:rsidR="00A4122F" w:rsidRPr="00055543" w:rsidRDefault="00A4122F" w:rsidP="00101609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1CD3" w14:textId="77777777" w:rsidR="00A4122F" w:rsidRPr="00055543" w:rsidRDefault="00A4122F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A4122F" w:rsidRPr="00055543" w14:paraId="39496A90" w14:textId="77777777" w:rsidTr="00101609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3B17" w14:textId="77777777" w:rsidR="00A4122F" w:rsidRPr="00055543" w:rsidRDefault="007F7A05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50893645"/>
                <w:placeholder>
                  <w:docPart w:val="4B437A9D506747289EC6D2BB51C81107"/>
                </w:placeholder>
                <w:text/>
              </w:sdtPr>
              <w:sdtEndPr/>
              <w:sdtContent>
                <w:r w:rsidR="00A4122F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9A4E" w14:textId="77777777" w:rsidR="00A4122F" w:rsidRPr="00055543" w:rsidRDefault="007F7A05" w:rsidP="00101609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925489357"/>
                <w:placeholder>
                  <w:docPart w:val="88E2E4E0F8F2463CBA1AF7B65A056415"/>
                </w:placeholder>
                <w:text/>
              </w:sdtPr>
              <w:sdtEndPr/>
              <w:sdtContent>
                <w:r w:rsidR="00A4122F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579D" w14:textId="77777777" w:rsidR="00A4122F" w:rsidRPr="00055543" w:rsidRDefault="007F7A05" w:rsidP="00101609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708485222"/>
                <w:placeholder>
                  <w:docPart w:val="D5CF85EC80C54F9FAB503DC07A980595"/>
                </w:placeholder>
                <w:text/>
              </w:sdtPr>
              <w:sdtEndPr/>
              <w:sdtContent>
                <w:r w:rsidR="00A4122F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DB22" w14:textId="77777777" w:rsidR="00A4122F" w:rsidRPr="00055543" w:rsidRDefault="007F7A05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76219274"/>
                <w:placeholder>
                  <w:docPart w:val="7EF7A0BF75404454B9903B5068B040D0"/>
                </w:placeholder>
                <w:text/>
              </w:sdtPr>
              <w:sdtEndPr/>
              <w:sdtContent>
                <w:r w:rsidR="00A4122F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184C23AC" w14:textId="77777777" w:rsidR="00A4122F" w:rsidRPr="00055543" w:rsidRDefault="00A4122F" w:rsidP="00A4122F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22C11C51" w14:textId="77777777" w:rsidR="00A4122F" w:rsidRDefault="00A4122F" w:rsidP="00BD4E82">
      <w:pPr>
        <w:pStyle w:val="Zkladntext"/>
        <w:rPr>
          <w:rFonts w:cs="Arial"/>
          <w:i/>
          <w:sz w:val="18"/>
          <w:szCs w:val="18"/>
        </w:rPr>
      </w:pPr>
    </w:p>
    <w:p w14:paraId="0599E76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C503AC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CECD47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A0AFB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82571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55375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3836C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996E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631A715" w14:textId="77777777" w:rsidR="00F358B2" w:rsidRPr="00F358B2" w:rsidRDefault="007F7A0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9E37E0A" w14:textId="4A2FB598" w:rsidR="003055BB" w:rsidRDefault="007F7A0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7766FBF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DCB3EE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1EF87B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D35E0DA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6FFEA9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7125F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FE8A1D9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4832B81" w14:textId="13478945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8E5730D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910C69B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EFA80E5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02E3327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6307C73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DD516A0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26E9093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978750B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985E55F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719A85E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3798D7" w14:textId="77777777" w:rsidR="006C5188" w:rsidRDefault="006C5188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A69D1F1" w14:textId="77777777" w:rsidR="002A311E" w:rsidRDefault="002A311E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528E101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FED772A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83FDDD2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12F37F6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23D32EF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F90F742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0D6B48B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E2578F7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056309B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99D1C51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9384AEC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7B0169D" w14:textId="77777777" w:rsidR="00251B96" w:rsidDel="007F7A05" w:rsidRDefault="00251B96" w:rsidP="002C03D6">
      <w:pPr>
        <w:pStyle w:val="Zkladntext"/>
        <w:spacing w:line="276" w:lineRule="auto"/>
        <w:rPr>
          <w:del w:id="17" w:author="Vojtěchová Gabriela" w:date="2025-09-01T10:54:00Z" w16du:dateUtc="2025-09-01T08:54:00Z"/>
          <w:rFonts w:cs="Arial"/>
          <w:sz w:val="22"/>
          <w:szCs w:val="22"/>
        </w:rPr>
      </w:pPr>
    </w:p>
    <w:p w14:paraId="5EF6E222" w14:textId="77777777" w:rsidR="00251B96" w:rsidDel="007F7A05" w:rsidRDefault="00251B96" w:rsidP="002C03D6">
      <w:pPr>
        <w:pStyle w:val="Zkladntext"/>
        <w:spacing w:line="276" w:lineRule="auto"/>
        <w:rPr>
          <w:del w:id="18" w:author="Vojtěchová Gabriela" w:date="2025-09-01T10:54:00Z" w16du:dateUtc="2025-09-01T08:54:00Z"/>
          <w:rFonts w:cs="Arial"/>
          <w:sz w:val="22"/>
          <w:szCs w:val="22"/>
        </w:rPr>
      </w:pPr>
    </w:p>
    <w:p w14:paraId="11F94EA4" w14:textId="77777777" w:rsidR="00251B96" w:rsidDel="007F7A05" w:rsidRDefault="00251B96" w:rsidP="002C03D6">
      <w:pPr>
        <w:pStyle w:val="Zkladntext"/>
        <w:spacing w:line="276" w:lineRule="auto"/>
        <w:rPr>
          <w:del w:id="19" w:author="Vojtěchová Gabriela" w:date="2025-09-01T10:54:00Z" w16du:dateUtc="2025-09-01T08:54:00Z"/>
          <w:rFonts w:cs="Arial"/>
          <w:sz w:val="22"/>
          <w:szCs w:val="22"/>
        </w:rPr>
      </w:pPr>
    </w:p>
    <w:p w14:paraId="60019687" w14:textId="77777777" w:rsidR="00251B96" w:rsidDel="007F7A05" w:rsidRDefault="00251B96" w:rsidP="002C03D6">
      <w:pPr>
        <w:pStyle w:val="Zkladntext"/>
        <w:spacing w:line="276" w:lineRule="auto"/>
        <w:rPr>
          <w:del w:id="20" w:author="Vojtěchová Gabriela" w:date="2025-09-01T10:54:00Z" w16du:dateUtc="2025-09-01T08:54:00Z"/>
          <w:rFonts w:cs="Arial"/>
          <w:sz w:val="22"/>
          <w:szCs w:val="22"/>
        </w:rPr>
      </w:pPr>
    </w:p>
    <w:p w14:paraId="5A3E0AB3" w14:textId="77777777" w:rsidR="00251B96" w:rsidRDefault="00251B9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728B128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F211556" w14:textId="09C9337D" w:rsidR="004E0A0A" w:rsidRPr="004E0A0A" w:rsidRDefault="004E0A0A" w:rsidP="004E0A0A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4E0A0A">
        <w:rPr>
          <w:rFonts w:ascii="Arial" w:eastAsia="Calibri" w:hAnsi="Arial" w:cs="Arial"/>
          <w:bCs/>
          <w:sz w:val="18"/>
          <w:szCs w:val="22"/>
          <w:lang w:eastAsia="en-US"/>
        </w:rPr>
        <w:t xml:space="preserve">Veřejná zakázka </w:t>
      </w:r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</w:t>
      </w:r>
      <w:proofErr w:type="gramStart"/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>Brod - vybavení</w:t>
      </w:r>
      <w:proofErr w:type="gramEnd"/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 rehabilitace</w:t>
      </w:r>
      <w:r w:rsidR="004D59A9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 II</w:t>
      </w:r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 </w:t>
      </w:r>
    </w:p>
    <w:p w14:paraId="233C5ADD" w14:textId="3C8208C8" w:rsidR="004E0A0A" w:rsidRPr="004E0A0A" w:rsidRDefault="004E0A0A" w:rsidP="004E0A0A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Část 1 - </w:t>
      </w:r>
      <w:r w:rsidR="004D59A9" w:rsidRPr="004D59A9">
        <w:rPr>
          <w:rFonts w:ascii="Arial" w:eastAsia="Calibri" w:hAnsi="Arial" w:cs="Arial"/>
          <w:b/>
          <w:bCs/>
          <w:sz w:val="18"/>
          <w:szCs w:val="22"/>
          <w:lang w:eastAsia="en-US"/>
        </w:rPr>
        <w:t>Stimulační a rehabilitační vybavení</w:t>
      </w:r>
    </w:p>
    <w:p w14:paraId="5D7682DC" w14:textId="77777777" w:rsidR="003929EA" w:rsidRPr="003929EA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14:paraId="26872311" w14:textId="77777777"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59014B" w14:textId="77777777"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14:paraId="569363F9" w14:textId="77777777"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F6F3D77" w14:textId="77777777"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99601A8" w14:textId="66A1F63B" w:rsidR="004E0A0A" w:rsidRPr="004E0A0A" w:rsidRDefault="004E0A0A" w:rsidP="004E0A0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E0A0A">
        <w:rPr>
          <w:rFonts w:ascii="Arial" w:hAnsi="Arial" w:cs="Arial"/>
          <w:b/>
          <w:sz w:val="22"/>
        </w:rPr>
        <w:t xml:space="preserve">Nemocnice Havlíčkův </w:t>
      </w:r>
      <w:proofErr w:type="gramStart"/>
      <w:r w:rsidRPr="004E0A0A">
        <w:rPr>
          <w:rFonts w:ascii="Arial" w:hAnsi="Arial" w:cs="Arial"/>
          <w:b/>
          <w:sz w:val="22"/>
        </w:rPr>
        <w:t>Brod - vybavení</w:t>
      </w:r>
      <w:proofErr w:type="gramEnd"/>
      <w:r w:rsidRPr="004E0A0A">
        <w:rPr>
          <w:rFonts w:ascii="Arial" w:hAnsi="Arial" w:cs="Arial"/>
          <w:b/>
          <w:sz w:val="22"/>
        </w:rPr>
        <w:t xml:space="preserve"> rehabilitace </w:t>
      </w:r>
      <w:r w:rsidR="004D59A9">
        <w:rPr>
          <w:rFonts w:ascii="Arial" w:hAnsi="Arial" w:cs="Arial"/>
          <w:b/>
          <w:sz w:val="22"/>
        </w:rPr>
        <w:t>II</w:t>
      </w:r>
    </w:p>
    <w:p w14:paraId="2ACA5496" w14:textId="0238CD96" w:rsidR="004E0A0A" w:rsidRDefault="004E0A0A" w:rsidP="004E0A0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E0A0A">
        <w:rPr>
          <w:rFonts w:ascii="Arial" w:hAnsi="Arial" w:cs="Arial"/>
          <w:b/>
          <w:sz w:val="22"/>
        </w:rPr>
        <w:t xml:space="preserve">Část 1 - </w:t>
      </w:r>
      <w:bookmarkStart w:id="21" w:name="_Hlk205280894"/>
      <w:r w:rsidR="004D59A9" w:rsidRPr="004D59A9">
        <w:rPr>
          <w:rFonts w:ascii="Arial" w:hAnsi="Arial" w:cs="Arial"/>
          <w:b/>
          <w:sz w:val="22"/>
        </w:rPr>
        <w:t>Stimulační a rehabilitační vybavení</w:t>
      </w:r>
      <w:bookmarkEnd w:id="21"/>
    </w:p>
    <w:p w14:paraId="2F1BCE11" w14:textId="77777777" w:rsidR="003929EA" w:rsidRPr="003929EA" w:rsidRDefault="003929EA" w:rsidP="004E0A0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14:paraId="58BD3844" w14:textId="77777777"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14:paraId="6E247D97" w14:textId="77777777"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08F2F17C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14:paraId="6B26DD9D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2"/>
    <w:p w14:paraId="4D10B962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14:paraId="15A4CD6E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785C88B1" w14:textId="77777777" w:rsidR="00320270" w:rsidRPr="00320270" w:rsidRDefault="00320270" w:rsidP="00320270">
      <w:pPr>
        <w:pStyle w:val="Odstavecseseznamem"/>
        <w:spacing w:before="360" w:after="240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320270">
        <w:rPr>
          <w:rFonts w:ascii="Arial" w:hAnsi="Arial" w:cs="Arial"/>
          <w:sz w:val="22"/>
          <w:szCs w:val="22"/>
        </w:rPr>
        <w:t>zapsaný v obchodním rejstříku v oddílu ………… a vložce……</w:t>
      </w:r>
      <w:proofErr w:type="gramStart"/>
      <w:r w:rsidRPr="00320270">
        <w:rPr>
          <w:rFonts w:ascii="Arial" w:hAnsi="Arial" w:cs="Arial"/>
          <w:sz w:val="22"/>
          <w:szCs w:val="22"/>
        </w:rPr>
        <w:t>…….</w:t>
      </w:r>
      <w:proofErr w:type="gramEnd"/>
      <w:r w:rsidRPr="00320270">
        <w:rPr>
          <w:rFonts w:ascii="Arial" w:hAnsi="Arial" w:cs="Arial"/>
          <w:sz w:val="22"/>
          <w:szCs w:val="22"/>
        </w:rPr>
        <w:t>., tj. pod spisovou značkou, kterou vede …………</w:t>
      </w:r>
      <w:proofErr w:type="gramStart"/>
      <w:r w:rsidRPr="00320270">
        <w:rPr>
          <w:rFonts w:ascii="Arial" w:hAnsi="Arial" w:cs="Arial"/>
          <w:sz w:val="22"/>
          <w:szCs w:val="22"/>
        </w:rPr>
        <w:t>…….</w:t>
      </w:r>
      <w:proofErr w:type="gramEnd"/>
      <w:r w:rsidRPr="00320270">
        <w:rPr>
          <w:rFonts w:ascii="Arial" w:hAnsi="Arial" w:cs="Arial"/>
          <w:sz w:val="22"/>
          <w:szCs w:val="22"/>
        </w:rPr>
        <w:t>. soud v …………………………………………………………………. (dále jen „</w:t>
      </w:r>
      <w:r w:rsidRPr="00320270">
        <w:rPr>
          <w:rFonts w:ascii="Arial" w:hAnsi="Arial" w:cs="Arial"/>
          <w:b/>
          <w:sz w:val="22"/>
          <w:szCs w:val="22"/>
        </w:rPr>
        <w:t>dodavatel</w:t>
      </w:r>
      <w:r w:rsidRPr="00320270">
        <w:rPr>
          <w:rFonts w:ascii="Arial" w:hAnsi="Arial" w:cs="Arial"/>
          <w:sz w:val="22"/>
          <w:szCs w:val="22"/>
        </w:rPr>
        <w:t>“)</w:t>
      </w:r>
    </w:p>
    <w:p w14:paraId="6E69ACDB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7193ABA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DEEE46F" w14:textId="3A6B6391" w:rsidR="003929EA" w:rsidRPr="003929EA" w:rsidRDefault="00320270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Dodavatel p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rohlašuj</w:t>
      </w:r>
      <w:r>
        <w:rPr>
          <w:rFonts w:ascii="Arial" w:eastAsia="Arial" w:hAnsi="Arial" w:cs="Arial"/>
          <w:b/>
          <w:bCs/>
          <w:sz w:val="22"/>
          <w:szCs w:val="22"/>
        </w:rPr>
        <w:t>e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, že jako uchazeč o veřejnou zakázku s názvem</w:t>
      </w:r>
      <w:r w:rsidR="003929EA" w:rsidRPr="003929EA">
        <w:rPr>
          <w:rFonts w:ascii="Arial" w:eastAsia="Arial" w:hAnsi="Arial" w:cs="Arial"/>
          <w:sz w:val="22"/>
          <w:szCs w:val="22"/>
        </w:rPr>
        <w:t xml:space="preserve"> 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3F796E" w:rsidRPr="003F796E">
        <w:rPr>
          <w:rFonts w:ascii="Arial" w:eastAsia="Arial" w:hAnsi="Arial" w:cs="Arial"/>
          <w:b/>
          <w:bCs/>
          <w:sz w:val="22"/>
          <w:szCs w:val="22"/>
        </w:rPr>
        <w:t xml:space="preserve">Nemocnice Havlíčkův </w:t>
      </w:r>
      <w:proofErr w:type="gramStart"/>
      <w:r w:rsidR="003F796E" w:rsidRPr="003F796E">
        <w:rPr>
          <w:rFonts w:ascii="Arial" w:eastAsia="Arial" w:hAnsi="Arial" w:cs="Arial"/>
          <w:b/>
          <w:bCs/>
          <w:sz w:val="22"/>
          <w:szCs w:val="22"/>
        </w:rPr>
        <w:t>Brod - vybavení</w:t>
      </w:r>
      <w:proofErr w:type="gramEnd"/>
      <w:r w:rsidR="003F796E" w:rsidRPr="003F796E">
        <w:rPr>
          <w:rFonts w:ascii="Arial" w:eastAsia="Arial" w:hAnsi="Arial" w:cs="Arial"/>
          <w:b/>
          <w:bCs/>
          <w:sz w:val="22"/>
          <w:szCs w:val="22"/>
        </w:rPr>
        <w:t xml:space="preserve"> rehabilitace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 w:rsidR="003F796E">
        <w:rPr>
          <w:rFonts w:ascii="Arial" w:eastAsia="Arial" w:hAnsi="Arial" w:cs="Arial"/>
          <w:b/>
          <w:bCs/>
          <w:sz w:val="22"/>
          <w:szCs w:val="22"/>
        </w:rPr>
        <w:t xml:space="preserve">Část 1 - </w:t>
      </w:r>
      <w:r w:rsidR="00251B96" w:rsidRPr="00251B96">
        <w:rPr>
          <w:rFonts w:ascii="Arial" w:eastAsia="Arial" w:hAnsi="Arial" w:cs="Arial"/>
          <w:b/>
          <w:bCs/>
          <w:sz w:val="22"/>
          <w:szCs w:val="22"/>
        </w:rPr>
        <w:t>Stimulační a rehabilitační vybavení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“, ne</w:t>
      </w:r>
      <w:r>
        <w:rPr>
          <w:rFonts w:ascii="Arial" w:eastAsia="Arial" w:hAnsi="Arial" w:cs="Arial"/>
          <w:b/>
          <w:bCs/>
          <w:sz w:val="22"/>
          <w:szCs w:val="22"/>
        </w:rPr>
        <w:t>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 xml:space="preserve"> dodavatelem ve smyslu nařízení Rady EU č. 2022/576, tj. ne</w:t>
      </w:r>
      <w:r>
        <w:rPr>
          <w:rFonts w:ascii="Arial" w:eastAsia="Arial" w:hAnsi="Arial" w:cs="Arial"/>
          <w:b/>
          <w:bCs/>
          <w:sz w:val="22"/>
          <w:szCs w:val="22"/>
        </w:rPr>
        <w:t>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60BE619F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2B3EECD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4BDCE060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3989BAA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4098C2F7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3F7C6176" w14:textId="1B833EF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</w:t>
      </w:r>
      <w:r w:rsidR="00320270">
        <w:rPr>
          <w:rFonts w:ascii="Arial" w:eastAsia="Arial" w:hAnsi="Arial" w:cs="Arial"/>
          <w:sz w:val="22"/>
          <w:szCs w:val="22"/>
        </w:rPr>
        <w:t>odavatel d</w:t>
      </w:r>
      <w:r w:rsidRPr="003929EA">
        <w:rPr>
          <w:rFonts w:ascii="Arial" w:eastAsia="Arial" w:hAnsi="Arial" w:cs="Arial"/>
          <w:sz w:val="22"/>
          <w:szCs w:val="22"/>
        </w:rPr>
        <w:t>ále prohlašuj</w:t>
      </w:r>
      <w:r w:rsidR="00320270">
        <w:rPr>
          <w:rFonts w:ascii="Arial" w:eastAsia="Arial" w:hAnsi="Arial" w:cs="Arial"/>
          <w:sz w:val="22"/>
          <w:szCs w:val="22"/>
        </w:rPr>
        <w:t>e</w:t>
      </w:r>
      <w:r w:rsidRPr="003929EA">
        <w:rPr>
          <w:rFonts w:ascii="Arial" w:eastAsia="Arial" w:hAnsi="Arial" w:cs="Arial"/>
          <w:sz w:val="22"/>
          <w:szCs w:val="22"/>
        </w:rPr>
        <w:t>, že nevyužij</w:t>
      </w:r>
      <w:r w:rsidR="00320270">
        <w:rPr>
          <w:rFonts w:ascii="Arial" w:eastAsia="Arial" w:hAnsi="Arial" w:cs="Arial"/>
          <w:sz w:val="22"/>
          <w:szCs w:val="22"/>
        </w:rPr>
        <w:t>e</w:t>
      </w:r>
      <w:r w:rsidRPr="003929EA">
        <w:rPr>
          <w:rFonts w:ascii="Arial" w:eastAsia="Arial" w:hAnsi="Arial" w:cs="Arial"/>
          <w:sz w:val="22"/>
          <w:szCs w:val="22"/>
        </w:rPr>
        <w:t xml:space="preserve"> při plnění veřejné zakázky poddodavatele, který by naplnil výše uvedená písm. a) – c), pokud by plnil více než 10 % hodnoty zakázky.</w:t>
      </w:r>
    </w:p>
    <w:p w14:paraId="7DC2ABF5" w14:textId="77777777" w:rsidR="00320270" w:rsidRDefault="00320270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1B3BCA4" w14:textId="0C88F8EF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 xml:space="preserve">Dodavatel čestně prohlašuje, že neobchoduje se </w:t>
      </w:r>
      <w:proofErr w:type="gramStart"/>
      <w:r w:rsidRPr="003929EA">
        <w:rPr>
          <w:rFonts w:ascii="Arial" w:eastAsia="Arial" w:hAnsi="Arial" w:cs="Arial"/>
          <w:b/>
          <w:bCs/>
          <w:sz w:val="22"/>
          <w:szCs w:val="22"/>
        </w:rPr>
        <w:t>sankcionovaných zbožím</w:t>
      </w:r>
      <w:proofErr w:type="gramEnd"/>
      <w:r w:rsidRPr="003929EA">
        <w:rPr>
          <w:rFonts w:ascii="Arial" w:eastAsia="Arial" w:hAnsi="Arial" w:cs="Arial"/>
          <w:b/>
          <w:bCs/>
          <w:sz w:val="22"/>
          <w:szCs w:val="22"/>
        </w:rPr>
        <w:t>, které se nachází v Rusku nebo Bělorusku či z Ruska nebo Běloruska pochází a nenabízí takové zboží v rámci plnění veřejných zakázek.</w:t>
      </w:r>
    </w:p>
    <w:p w14:paraId="02C3F16B" w14:textId="77777777" w:rsidR="00320270" w:rsidRDefault="00320270" w:rsidP="00320270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758B214" w14:textId="5B261862" w:rsidR="003929EA" w:rsidRPr="003929EA" w:rsidRDefault="003929EA" w:rsidP="00320270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</w:t>
      </w:r>
      <w:r w:rsidR="00320270">
        <w:rPr>
          <w:rFonts w:ascii="Arial" w:eastAsia="Arial" w:hAnsi="Arial" w:cs="Arial"/>
          <w:b/>
          <w:bCs/>
          <w:sz w:val="22"/>
          <w:szCs w:val="22"/>
        </w:rPr>
        <w:t>e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 xml:space="preserve"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lastRenderedPageBreak/>
        <w:t>prospěch</w:t>
      </w:r>
      <w:r w:rsidRPr="00320270">
        <w:rPr>
          <w:rFonts w:ascii="Arial" w:eastAsia="Arial" w:hAnsi="Arial" w:cs="Arial"/>
          <w:b/>
          <w:bCs/>
          <w:sz w:val="22"/>
          <w:szCs w:val="22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70B45C37" w14:textId="77777777" w:rsidR="003929EA" w:rsidRPr="00320270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242979A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FBEBEE4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3AE29C3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B84FE20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7815D4C2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4952F383" w14:textId="4F3132E0" w:rsidR="003929EA" w:rsidRPr="002A311E" w:rsidRDefault="003929EA" w:rsidP="002A311E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 xml:space="preserve">[_____] doplnit funkci osoby oprávněné </w:t>
      </w:r>
      <w:r w:rsidR="00015BDC">
        <w:rPr>
          <w:rFonts w:ascii="Arial" w:eastAsia="Arial" w:hAnsi="Arial" w:cs="Arial"/>
          <w:sz w:val="22"/>
          <w:szCs w:val="22"/>
          <w:highlight w:val="yellow"/>
        </w:rPr>
        <w:t xml:space="preserve">jednat za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dodavatele</w:t>
      </w:r>
    </w:p>
    <w:sectPr w:rsidR="003929EA" w:rsidRPr="002A311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FC79" w14:textId="77777777" w:rsidR="00235B6F" w:rsidRDefault="00235B6F" w:rsidP="006A4F4C">
      <w:r>
        <w:separator/>
      </w:r>
    </w:p>
  </w:endnote>
  <w:endnote w:type="continuationSeparator" w:id="0">
    <w:p w14:paraId="06A97C68" w14:textId="77777777" w:rsidR="00235B6F" w:rsidRDefault="00235B6F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30F8A6F" w14:textId="472033BF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FD3BC3">
          <w:rPr>
            <w:rFonts w:ascii="Arial" w:hAnsi="Arial" w:cs="Arial"/>
            <w:noProof/>
            <w:sz w:val="20"/>
            <w:szCs w:val="20"/>
          </w:rPr>
          <w:t>6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886429D" w14:textId="4E9DE060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FD3BC3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8F409D" w14:textId="10BB3C02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D3BC3">
          <w:rPr>
            <w:rFonts w:ascii="Arial" w:hAnsi="Arial" w:cs="Arial"/>
            <w:noProof/>
            <w:sz w:val="20"/>
            <w:szCs w:val="20"/>
          </w:rPr>
          <w:t>3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A9776" w14:textId="77777777" w:rsidR="00235B6F" w:rsidRDefault="00235B6F" w:rsidP="006A4F4C">
      <w:r>
        <w:separator/>
      </w:r>
    </w:p>
  </w:footnote>
  <w:footnote w:type="continuationSeparator" w:id="0">
    <w:p w14:paraId="52CB711C" w14:textId="77777777" w:rsidR="00235B6F" w:rsidRDefault="00235B6F" w:rsidP="006A4F4C">
      <w:r>
        <w:continuationSeparator/>
      </w:r>
    </w:p>
  </w:footnote>
  <w:footnote w:id="1">
    <w:p w14:paraId="78098BDF" w14:textId="77777777"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E228" w14:textId="77777777" w:rsidR="009012FB" w:rsidRDefault="009012FB" w:rsidP="00920082">
    <w:pPr>
      <w:pStyle w:val="Zhlav"/>
      <w:jc w:val="center"/>
    </w:pPr>
  </w:p>
  <w:p w14:paraId="4927F105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924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7873142">
    <w:abstractNumId w:val="17"/>
  </w:num>
  <w:num w:numId="3" w16cid:durableId="1741905803">
    <w:abstractNumId w:val="19"/>
  </w:num>
  <w:num w:numId="4" w16cid:durableId="2060081787">
    <w:abstractNumId w:val="10"/>
  </w:num>
  <w:num w:numId="5" w16cid:durableId="61299534">
    <w:abstractNumId w:val="4"/>
  </w:num>
  <w:num w:numId="6" w16cid:durableId="699629536">
    <w:abstractNumId w:val="17"/>
  </w:num>
  <w:num w:numId="7" w16cid:durableId="166529227">
    <w:abstractNumId w:val="14"/>
  </w:num>
  <w:num w:numId="8" w16cid:durableId="208230837">
    <w:abstractNumId w:val="23"/>
  </w:num>
  <w:num w:numId="9" w16cid:durableId="1444690349">
    <w:abstractNumId w:val="18"/>
  </w:num>
  <w:num w:numId="10" w16cid:durableId="19364034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1177882">
    <w:abstractNumId w:val="23"/>
  </w:num>
  <w:num w:numId="12" w16cid:durableId="99420640">
    <w:abstractNumId w:val="21"/>
  </w:num>
  <w:num w:numId="13" w16cid:durableId="1434016656">
    <w:abstractNumId w:val="11"/>
  </w:num>
  <w:num w:numId="14" w16cid:durableId="393503104">
    <w:abstractNumId w:val="23"/>
  </w:num>
  <w:num w:numId="15" w16cid:durableId="673800687">
    <w:abstractNumId w:val="13"/>
  </w:num>
  <w:num w:numId="16" w16cid:durableId="1950231972">
    <w:abstractNumId w:val="2"/>
  </w:num>
  <w:num w:numId="17" w16cid:durableId="1156805342">
    <w:abstractNumId w:val="12"/>
  </w:num>
  <w:num w:numId="18" w16cid:durableId="755788504">
    <w:abstractNumId w:val="16"/>
  </w:num>
  <w:num w:numId="19" w16cid:durableId="653334952">
    <w:abstractNumId w:val="23"/>
  </w:num>
  <w:num w:numId="20" w16cid:durableId="1669944433">
    <w:abstractNumId w:val="15"/>
  </w:num>
  <w:num w:numId="21" w16cid:durableId="1218005089">
    <w:abstractNumId w:val="6"/>
  </w:num>
  <w:num w:numId="22" w16cid:durableId="1223446059">
    <w:abstractNumId w:val="9"/>
  </w:num>
  <w:num w:numId="23" w16cid:durableId="1625110837">
    <w:abstractNumId w:val="5"/>
  </w:num>
  <w:num w:numId="24" w16cid:durableId="1204757561">
    <w:abstractNumId w:val="3"/>
  </w:num>
  <w:num w:numId="25" w16cid:durableId="729304067">
    <w:abstractNumId w:val="25"/>
  </w:num>
  <w:num w:numId="26" w16cid:durableId="714617721">
    <w:abstractNumId w:val="7"/>
  </w:num>
  <w:num w:numId="27" w16cid:durableId="755056602">
    <w:abstractNumId w:val="8"/>
  </w:num>
  <w:num w:numId="28" w16cid:durableId="1572429663">
    <w:abstractNumId w:val="20"/>
  </w:num>
  <w:num w:numId="29" w16cid:durableId="1908569948">
    <w:abstractNumId w:val="1"/>
  </w:num>
  <w:num w:numId="30" w16cid:durableId="551037325">
    <w:abstractNumId w:val="23"/>
  </w:num>
  <w:num w:numId="31" w16cid:durableId="1551919694">
    <w:abstractNumId w:val="24"/>
  </w:num>
  <w:num w:numId="32" w16cid:durableId="564991552">
    <w:abstractNumId w:val="16"/>
  </w:num>
  <w:num w:numId="33" w16cid:durableId="9099256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ojtěchová Gabriela">
    <w15:presenceInfo w15:providerId="AD" w15:userId="S-1-5-21-2922865233-739661894-3270051605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5BDC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A3A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3B80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2F32"/>
    <w:rsid w:val="001D362A"/>
    <w:rsid w:val="001D3F4F"/>
    <w:rsid w:val="001D4AF8"/>
    <w:rsid w:val="001D50A5"/>
    <w:rsid w:val="001D615C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35B6F"/>
    <w:rsid w:val="002408B8"/>
    <w:rsid w:val="0024412D"/>
    <w:rsid w:val="0024661C"/>
    <w:rsid w:val="0025159A"/>
    <w:rsid w:val="0025199D"/>
    <w:rsid w:val="00251B96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11E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270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7368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32DB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3F796E"/>
    <w:rsid w:val="00400EA9"/>
    <w:rsid w:val="00404380"/>
    <w:rsid w:val="00404450"/>
    <w:rsid w:val="00407AE4"/>
    <w:rsid w:val="0041569E"/>
    <w:rsid w:val="00424614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117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5CF5"/>
    <w:rsid w:val="004B6C1F"/>
    <w:rsid w:val="004B7332"/>
    <w:rsid w:val="004C0174"/>
    <w:rsid w:val="004C47BA"/>
    <w:rsid w:val="004D0549"/>
    <w:rsid w:val="004D4388"/>
    <w:rsid w:val="004D59A9"/>
    <w:rsid w:val="004D60DA"/>
    <w:rsid w:val="004D6352"/>
    <w:rsid w:val="004D67F2"/>
    <w:rsid w:val="004D72D9"/>
    <w:rsid w:val="004D7881"/>
    <w:rsid w:val="004E0305"/>
    <w:rsid w:val="004E0A0A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1B4B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0301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C5188"/>
    <w:rsid w:val="006D1F17"/>
    <w:rsid w:val="006D4277"/>
    <w:rsid w:val="006E1A5C"/>
    <w:rsid w:val="006E3E7F"/>
    <w:rsid w:val="006E695A"/>
    <w:rsid w:val="006E7516"/>
    <w:rsid w:val="006E79BD"/>
    <w:rsid w:val="006F0FCD"/>
    <w:rsid w:val="006F17C4"/>
    <w:rsid w:val="006F18E0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15AB"/>
    <w:rsid w:val="007C4C5C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7A05"/>
    <w:rsid w:val="00801D16"/>
    <w:rsid w:val="008034A6"/>
    <w:rsid w:val="00803E58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5F7D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02F7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3622"/>
    <w:rsid w:val="009F4C72"/>
    <w:rsid w:val="009F4CD6"/>
    <w:rsid w:val="009F5946"/>
    <w:rsid w:val="009F66C1"/>
    <w:rsid w:val="009F6B77"/>
    <w:rsid w:val="00A04DC8"/>
    <w:rsid w:val="00A0509E"/>
    <w:rsid w:val="00A07212"/>
    <w:rsid w:val="00A105D5"/>
    <w:rsid w:val="00A11B57"/>
    <w:rsid w:val="00A13253"/>
    <w:rsid w:val="00A1504C"/>
    <w:rsid w:val="00A156F0"/>
    <w:rsid w:val="00A15B8B"/>
    <w:rsid w:val="00A20857"/>
    <w:rsid w:val="00A21ECE"/>
    <w:rsid w:val="00A24724"/>
    <w:rsid w:val="00A26EF8"/>
    <w:rsid w:val="00A3464A"/>
    <w:rsid w:val="00A36030"/>
    <w:rsid w:val="00A4122F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7668D"/>
    <w:rsid w:val="00B92838"/>
    <w:rsid w:val="00B93CD8"/>
    <w:rsid w:val="00B94022"/>
    <w:rsid w:val="00BA3637"/>
    <w:rsid w:val="00BA4210"/>
    <w:rsid w:val="00BA459E"/>
    <w:rsid w:val="00BA511E"/>
    <w:rsid w:val="00BA539A"/>
    <w:rsid w:val="00BA6069"/>
    <w:rsid w:val="00BB2E8D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39F0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D7415"/>
    <w:rsid w:val="00DE21BD"/>
    <w:rsid w:val="00DE295C"/>
    <w:rsid w:val="00DE5F22"/>
    <w:rsid w:val="00DE7090"/>
    <w:rsid w:val="00DF0CB6"/>
    <w:rsid w:val="00DF16A8"/>
    <w:rsid w:val="00DF23A9"/>
    <w:rsid w:val="00E0066E"/>
    <w:rsid w:val="00E02482"/>
    <w:rsid w:val="00E02DF4"/>
    <w:rsid w:val="00E034FB"/>
    <w:rsid w:val="00E03E87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1B38"/>
    <w:rsid w:val="00F22FD0"/>
    <w:rsid w:val="00F24186"/>
    <w:rsid w:val="00F247F9"/>
    <w:rsid w:val="00F30562"/>
    <w:rsid w:val="00F348A2"/>
    <w:rsid w:val="00F348E8"/>
    <w:rsid w:val="00F358B2"/>
    <w:rsid w:val="00F3655E"/>
    <w:rsid w:val="00F37B69"/>
    <w:rsid w:val="00F40A63"/>
    <w:rsid w:val="00F45841"/>
    <w:rsid w:val="00F53B8D"/>
    <w:rsid w:val="00F54190"/>
    <w:rsid w:val="00F62C81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638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3BC3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7BA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1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03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21B2501F7C44D7B7617363FC437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F705E8-8DB7-4604-B769-2C22A15CF10F}"/>
      </w:docPartPr>
      <w:docPartBody>
        <w:p w:rsidR="00AF488E" w:rsidRDefault="00AF488E" w:rsidP="00AF488E">
          <w:pPr>
            <w:pStyle w:val="FF21B2501F7C44D7B7617363FC437D9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54C555B80D433E936ABE9D235BA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D46118-1142-4BFE-824A-415944A05609}"/>
      </w:docPartPr>
      <w:docPartBody>
        <w:p w:rsidR="00AF488E" w:rsidRDefault="00AF488E" w:rsidP="00AF488E">
          <w:pPr>
            <w:pStyle w:val="8C54C555B80D433E936ABE9D235BA9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294DDD16E545DE862F65D02FAF32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06721-6734-4EC4-96EE-D28B94C64C37}"/>
      </w:docPartPr>
      <w:docPartBody>
        <w:p w:rsidR="00AF488E" w:rsidRDefault="00AF488E" w:rsidP="00AF488E">
          <w:pPr>
            <w:pStyle w:val="38294DDD16E545DE862F65D02FAF324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0B08B8E28004E77886D4BFD42396E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1D294-5461-4081-844B-2CA27EB8E852}"/>
      </w:docPartPr>
      <w:docPartBody>
        <w:p w:rsidR="00AF488E" w:rsidRDefault="00AF488E" w:rsidP="00AF488E">
          <w:pPr>
            <w:pStyle w:val="60B08B8E28004E77886D4BFD42396E4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61F40C4B544B06BEDE80686CCBAD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F9345-0685-4FA1-9949-817C82D1C450}"/>
      </w:docPartPr>
      <w:docPartBody>
        <w:p w:rsidR="00AF488E" w:rsidRDefault="00AF488E" w:rsidP="00AF488E">
          <w:pPr>
            <w:pStyle w:val="AD61F40C4B544B06BEDE80686CCBAD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5047DFE7426432CA828F20434420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ED796C-CA54-48A3-8ED7-44D7AE357B0B}"/>
      </w:docPartPr>
      <w:docPartBody>
        <w:p w:rsidR="00AF488E" w:rsidRDefault="00AF488E" w:rsidP="00AF488E">
          <w:pPr>
            <w:pStyle w:val="A5047DFE7426432CA828F204344202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132DAF7F3394A1D8C430AD78FA72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9C4F2D-89A1-4B74-B837-10E4C0287FC6}"/>
      </w:docPartPr>
      <w:docPartBody>
        <w:p w:rsidR="00AF488E" w:rsidRDefault="00AF488E" w:rsidP="00AF488E">
          <w:pPr>
            <w:pStyle w:val="8132DAF7F3394A1D8C430AD78FA72D1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4AE5163EB6408EA83F19B02D2D6C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C879F-7681-42D2-94E4-C652D81544C8}"/>
      </w:docPartPr>
      <w:docPartBody>
        <w:p w:rsidR="00AF488E" w:rsidRDefault="00AF488E" w:rsidP="00AF488E">
          <w:pPr>
            <w:pStyle w:val="2C4AE5163EB6408EA83F19B02D2D6CB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B437A9D506747289EC6D2BB51C81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21DC2-4594-4C4D-A306-6FABA4057DF1}"/>
      </w:docPartPr>
      <w:docPartBody>
        <w:p w:rsidR="00AF488E" w:rsidRDefault="00AF488E" w:rsidP="00AF488E">
          <w:pPr>
            <w:pStyle w:val="4B437A9D506747289EC6D2BB51C811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8E2E4E0F8F2463CBA1AF7B65A056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BE714E-F9E7-4183-A166-6A5606344C62}"/>
      </w:docPartPr>
      <w:docPartBody>
        <w:p w:rsidR="00AF488E" w:rsidRDefault="00AF488E" w:rsidP="00AF488E">
          <w:pPr>
            <w:pStyle w:val="88E2E4E0F8F2463CBA1AF7B65A05641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CF85EC80C54F9FAB503DC07A9805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621951-B863-495B-B29B-FE9F8C33BDDC}"/>
      </w:docPartPr>
      <w:docPartBody>
        <w:p w:rsidR="00AF488E" w:rsidRDefault="00AF488E" w:rsidP="00AF488E">
          <w:pPr>
            <w:pStyle w:val="D5CF85EC80C54F9FAB503DC07A9805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F7A0BF75404454B9903B5068B04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948E7-E402-4769-AD20-31D9E60E4E62}"/>
      </w:docPartPr>
      <w:docPartBody>
        <w:p w:rsidR="00AF488E" w:rsidRDefault="00AF488E" w:rsidP="00AF488E">
          <w:pPr>
            <w:pStyle w:val="7EF7A0BF75404454B9903B5068B040D0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958FB"/>
    <w:rsid w:val="002460A1"/>
    <w:rsid w:val="00317CE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3B38"/>
    <w:rsid w:val="008F60C8"/>
    <w:rsid w:val="0090011C"/>
    <w:rsid w:val="00956BA9"/>
    <w:rsid w:val="0098458C"/>
    <w:rsid w:val="009F7E58"/>
    <w:rsid w:val="00A36030"/>
    <w:rsid w:val="00A51FE9"/>
    <w:rsid w:val="00A97D93"/>
    <w:rsid w:val="00AF488E"/>
    <w:rsid w:val="00BB2E8D"/>
    <w:rsid w:val="00BF6E9F"/>
    <w:rsid w:val="00C02913"/>
    <w:rsid w:val="00C274D1"/>
    <w:rsid w:val="00C639F0"/>
    <w:rsid w:val="00C838D6"/>
    <w:rsid w:val="00CC01D3"/>
    <w:rsid w:val="00D37C06"/>
    <w:rsid w:val="00D74926"/>
    <w:rsid w:val="00DD741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88E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FF21B2501F7C44D7B7617363FC437D90">
    <w:name w:val="FF21B2501F7C44D7B7617363FC437D90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54C555B80D433E936ABE9D235BA9A3">
    <w:name w:val="8C54C555B80D433E936ABE9D235BA9A3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294DDD16E545DE862F65D02FAF3246">
    <w:name w:val="38294DDD16E545DE862F65D02FAF3246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B08B8E28004E77886D4BFD42396E4D">
    <w:name w:val="60B08B8E28004E77886D4BFD42396E4D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61F40C4B544B06BEDE80686CCBAD71">
    <w:name w:val="AD61F40C4B544B06BEDE80686CCBAD71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47DFE7426432CA828F204344202A3">
    <w:name w:val="A5047DFE7426432CA828F204344202A3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32DAF7F3394A1D8C430AD78FA72D16">
    <w:name w:val="8132DAF7F3394A1D8C430AD78FA72D16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4AE5163EB6408EA83F19B02D2D6CB2">
    <w:name w:val="2C4AE5163EB6408EA83F19B02D2D6CB2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437A9D506747289EC6D2BB51C81107">
    <w:name w:val="4B437A9D506747289EC6D2BB51C81107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E2E4E0F8F2463CBA1AF7B65A056415">
    <w:name w:val="88E2E4E0F8F2463CBA1AF7B65A056415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CF85EC80C54F9FAB503DC07A980595">
    <w:name w:val="D5CF85EC80C54F9FAB503DC07A980595"/>
    <w:rsid w:val="00AF48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F7A0BF75404454B9903B5068B040D0">
    <w:name w:val="7EF7A0BF75404454B9903B5068B040D0"/>
    <w:rsid w:val="00AF48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01B88-6BC0-49D1-9272-B4449737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5</Pages>
  <Words>1009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119</cp:revision>
  <dcterms:created xsi:type="dcterms:W3CDTF">2021-02-23T13:06:00Z</dcterms:created>
  <dcterms:modified xsi:type="dcterms:W3CDTF">2025-09-01T08:55:00Z</dcterms:modified>
</cp:coreProperties>
</file>